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66" w:rsidRPr="0048570D" w:rsidRDefault="00A4111B" w:rsidP="00946323">
      <w:pPr>
        <w:pStyle w:val="THECOUNCIL"/>
        <w:jc w:val="center"/>
      </w:pPr>
      <w:r>
        <w:rPr>
          <w:noProof/>
          <w:lang w:val="en-AU" w:eastAsia="en-AU"/>
        </w:rPr>
        <w:pict>
          <v:group id="_x0000_s1026" style="position:absolute;left:0;text-align:left;margin-left:0;margin-top:3.6pt;width:428.6pt;height:692.2pt;z-index:1" coordorigin="1800,1330" coordsize="8572,13844">
            <v:shapetype id="_x0000_t202" coordsize="21600,21600" o:spt="202" path="m,l,21600r21600,l21600,xe">
              <v:stroke joinstyle="miter"/>
              <v:path gradientshapeok="t" o:connecttype="rect"/>
            </v:shapetype>
            <v:shape id="_x0000_s1027" type="#_x0000_t202" style="position:absolute;left:3480;top:2040;width:5760;height:5837" filled="f" fillcolor="#0c9" stroked="f">
              <v:textbox style="mso-next-textbox:#_x0000_s1027">
                <w:txbxContent>
                  <w:p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Edition 1</w:t>
                    </w:r>
                  </w:p>
                  <w:p w:rsidR="00AB0D66"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6328BA" w:rsidP="00460028">
                    <w:pPr>
                      <w:autoSpaceDE w:val="0"/>
                      <w:autoSpaceDN w:val="0"/>
                      <w:adjustRightInd w:val="0"/>
                      <w:jc w:val="center"/>
                      <w:rPr>
                        <w:rFonts w:cs="Arial"/>
                        <w:b/>
                        <w:bCs/>
                        <w:color w:val="000000"/>
                        <w:sz w:val="36"/>
                        <w:szCs w:val="36"/>
                      </w:rPr>
                    </w:pPr>
                    <w:r>
                      <w:rPr>
                        <w:rFonts w:cs="Arial"/>
                        <w:b/>
                        <w:bCs/>
                        <w:color w:val="000000"/>
                        <w:sz w:val="36"/>
                        <w:szCs w:val="36"/>
                      </w:rPr>
                      <w:t>March</w:t>
                    </w:r>
                    <w:r w:rsidRPr="00FA2FE2">
                      <w:rPr>
                        <w:rFonts w:cs="Arial"/>
                        <w:b/>
                        <w:bCs/>
                        <w:color w:val="000000"/>
                        <w:sz w:val="36"/>
                        <w:szCs w:val="36"/>
                      </w:rPr>
                      <w:t xml:space="preserve"> </w:t>
                    </w:r>
                    <w:r w:rsidR="00AB0D66" w:rsidRPr="00FA2FE2">
                      <w:rPr>
                        <w:rFonts w:cs="Arial"/>
                        <w:b/>
                        <w:bCs/>
                        <w:color w:val="000000"/>
                        <w:sz w:val="36"/>
                        <w:szCs w:val="36"/>
                      </w:rPr>
                      <w:t>2010</w:t>
                    </w:r>
                  </w:p>
                  <w:p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253;top:3450;width:4982;height:742;rotation:-90" filled="f" fillcolor="#0c9" stroked="f">
                <v:textbox style="layout-flow:vertical;mso-layout-flow-alt:bottom-to-top;mso-next-textbox:#_x0000_s1031">
                  <w:txbxContent>
                    <w:p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rsidR="00B45EB1" w:rsidRDefault="00AB0D66" w:rsidP="00460028">
                    <w:pPr>
                      <w:autoSpaceDE w:val="0"/>
                      <w:autoSpaceDN w:val="0"/>
                      <w:adjustRightInd w:val="0"/>
                      <w:jc w:val="center"/>
                      <w:rPr>
                        <w:ins w:id="0" w:author="Mike Hadley" w:date="2011-04-08T17:48:00Z"/>
                        <w:color w:val="000000"/>
                        <w:sz w:val="20"/>
                        <w:szCs w:val="18"/>
                      </w:rPr>
                    </w:pPr>
                    <w:del w:id="1" w:author="Mike Hadley" w:date="2011-04-08T17:47:00Z">
                      <w:r w:rsidRPr="00AA5811" w:rsidDel="00B45EB1">
                        <w:rPr>
                          <w:color w:val="000000"/>
                          <w:sz w:val="20"/>
                          <w:szCs w:val="18"/>
                        </w:rPr>
                        <w:delText xml:space="preserve">20ter </w:delText>
                      </w:r>
                    </w:del>
                    <w:ins w:id="2"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3" w:author="Mike Hadley" w:date="2011-04-08T17:48:00Z">
                      <w:r w:rsidRPr="00AA5811" w:rsidDel="00B45EB1">
                        <w:rPr>
                          <w:color w:val="000000"/>
                          <w:sz w:val="20"/>
                          <w:szCs w:val="18"/>
                        </w:rPr>
                        <w:delText>Schnapper</w:delText>
                      </w:r>
                    </w:del>
                    <w:ins w:id="4" w:author="Mike Hadley" w:date="2011-04-08T17:48:00Z">
                      <w:r w:rsidR="00B45EB1">
                        <w:rPr>
                          <w:color w:val="000000"/>
                          <w:sz w:val="20"/>
                          <w:szCs w:val="18"/>
                        </w:rPr>
                        <w:t>des Gaudines</w:t>
                      </w:r>
                    </w:ins>
                    <w:del w:id="5" w:author="Mike Hadley" w:date="2011-04-08T17:48:00Z">
                      <w:r w:rsidRPr="00AA5811" w:rsidDel="00B45EB1">
                        <w:rPr>
                          <w:color w:val="000000"/>
                          <w:sz w:val="20"/>
                          <w:szCs w:val="18"/>
                        </w:rPr>
                        <w:delText>,</w:delText>
                      </w:r>
                    </w:del>
                  </w:p>
                  <w:p w:rsidR="00AB0D66" w:rsidRPr="00AA5811" w:rsidDel="00B45EB1" w:rsidRDefault="00AB0D66" w:rsidP="00460028">
                    <w:pPr>
                      <w:autoSpaceDE w:val="0"/>
                      <w:autoSpaceDN w:val="0"/>
                      <w:adjustRightInd w:val="0"/>
                      <w:jc w:val="center"/>
                      <w:rPr>
                        <w:del w:id="6" w:author="Mike Hadley" w:date="2011-04-08T17:48:00Z"/>
                        <w:rFonts w:cs="Arial"/>
                        <w:color w:val="000000"/>
                        <w:sz w:val="20"/>
                        <w:szCs w:val="18"/>
                      </w:rPr>
                    </w:pPr>
                    <w:del w:id="7" w:author="Mike Hadley" w:date="2011-04-08T17:48:00Z">
                      <w:r w:rsidRPr="00AA5811" w:rsidDel="00B45EB1">
                        <w:rPr>
                          <w:color w:val="000000"/>
                          <w:sz w:val="20"/>
                          <w:szCs w:val="18"/>
                        </w:rPr>
                        <w:delText xml:space="preserve"> </w:delText>
                      </w:r>
                    </w:del>
                    <w:r w:rsidRPr="00AA5811">
                      <w:rPr>
                        <w:color w:val="000000"/>
                        <w:sz w:val="20"/>
                        <w:szCs w:val="18"/>
                      </w:rPr>
                      <w:t>78100</w:t>
                    </w:r>
                    <w:ins w:id="8" w:author="Mike Hadley" w:date="2011-04-08T17:48:00Z">
                      <w:r w:rsidR="00B45EB1">
                        <w:rPr>
                          <w:bCs/>
                          <w:color w:val="000000"/>
                          <w:sz w:val="20"/>
                          <w:szCs w:val="18"/>
                        </w:rPr>
                        <w:t xml:space="preserve"> </w:t>
                      </w:r>
                    </w:ins>
                  </w:p>
                  <w:p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Saint Germain en Laye, France</w:t>
                    </w:r>
                  </w:p>
                  <w:p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rsidR="00AB0D66" w:rsidRPr="00AA5811" w:rsidRDefault="00AB0D66" w:rsidP="00070873">
                    <w:pPr>
                      <w:autoSpaceDE w:val="0"/>
                      <w:autoSpaceDN w:val="0"/>
                      <w:adjustRightInd w:val="0"/>
                      <w:jc w:val="center"/>
                      <w:rPr>
                        <w:rFonts w:cs="Arial"/>
                        <w:color w:val="000000"/>
                        <w:sz w:val="18"/>
                        <w:szCs w:val="18"/>
                      </w:rPr>
                    </w:pPr>
                    <w:r w:rsidRPr="00AA5811">
                      <w:rPr>
                        <w:rFonts w:cs="Arial"/>
                        <w:color w:val="000000"/>
                        <w:sz w:val="20"/>
                        <w:szCs w:val="18"/>
                      </w:rPr>
                      <w:t xml:space="preserve">e-mail:  </w:t>
                    </w:r>
                    <w:ins w:id="9" w:author="Mike Hadley" w:date="2011-06-16T11:47:00Z">
                      <w:r w:rsidR="00824C41">
                        <w:fldChar w:fldCharType="begin"/>
                      </w:r>
                      <w:r w:rsidR="00824C41">
                        <w:instrText xml:space="preserve"> HYPERLINK "mailto:iala-aism@wanadoo.fr" </w:instrText>
                      </w:r>
                      <w:r w:rsidR="00824C41">
                        <w:fldChar w:fldCharType="separate"/>
                      </w:r>
                      <w:r w:rsidR="00824C41">
                        <w:rPr>
                          <w:rStyle w:val="Hyperlink"/>
                          <w:rFonts w:cs="Arial"/>
                          <w:sz w:val="20"/>
                          <w:szCs w:val="18"/>
                        </w:rPr>
                        <w:t>contact@iala-aism.org</w:t>
                      </w:r>
                      <w:r w:rsidR="00824C41">
                        <w:fldChar w:fldCharType="end"/>
                      </w:r>
                    </w:ins>
                    <w:bookmarkStart w:id="10" w:name="_GoBack"/>
                    <w:bookmarkEnd w:id="10"/>
                    <w:del w:id="11" w:author="Mike Hadley" w:date="2011-06-16T11:47:00Z">
                      <w:r w:rsidR="00A4111B" w:rsidDel="00824C41">
                        <w:fldChar w:fldCharType="begin"/>
                      </w:r>
                      <w:r w:rsidR="00A4111B" w:rsidDel="00824C41">
                        <w:delInstrText xml:space="preserve"> HYPERLINK "mailto:iala-aism@wanadoo.fr" </w:delInstrText>
                      </w:r>
                      <w:r w:rsidR="00A4111B" w:rsidDel="00824C41">
                        <w:fldChar w:fldCharType="separate"/>
                      </w:r>
                      <w:r w:rsidRPr="00AA5811" w:rsidDel="00824C41">
                        <w:rPr>
                          <w:rStyle w:val="Hyperlink"/>
                          <w:rFonts w:cs="Arial"/>
                          <w:sz w:val="20"/>
                          <w:szCs w:val="18"/>
                        </w:rPr>
                        <w:delText>iala-aism@wanadoo.fr</w:delText>
                      </w:r>
                      <w:r w:rsidR="00A4111B" w:rsidDel="00824C41">
                        <w:rPr>
                          <w:rStyle w:val="Hyperlink"/>
                          <w:rFonts w:cs="Arial"/>
                          <w:sz w:val="20"/>
                          <w:szCs w:val="18"/>
                        </w:rPr>
                        <w:fldChar w:fldCharType="end"/>
                      </w:r>
                    </w:del>
                    <w:r w:rsidRPr="00AA5811">
                      <w:rPr>
                        <w:rFonts w:cs="Arial"/>
                        <w:color w:val="000000"/>
                        <w:sz w:val="20"/>
                        <w:szCs w:val="18"/>
                      </w:rPr>
                      <w:t xml:space="preserve">       Internet:  </w:t>
                    </w:r>
                    <w:hyperlink r:id="rId10"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9A0ED0">
        <w:tc>
          <w:tcPr>
            <w:tcW w:w="1908" w:type="dxa"/>
          </w:tcPr>
          <w:p w:rsidR="00AB0D66" w:rsidRPr="00FA1A1D" w:rsidRDefault="00AB0D66" w:rsidP="00AF615B">
            <w:pPr>
              <w:pStyle w:val="BodyText"/>
              <w:spacing w:before="120"/>
              <w:jc w:val="center"/>
              <w:rPr>
                <w:rFonts w:cs="Arial"/>
                <w:b/>
                <w:bCs/>
              </w:rPr>
            </w:pPr>
            <w:r w:rsidRPr="00FA1A1D">
              <w:rPr>
                <w:rFonts w:cs="Arial"/>
                <w:b/>
                <w:bCs/>
              </w:rPr>
              <w:t>Date</w:t>
            </w:r>
          </w:p>
        </w:tc>
        <w:tc>
          <w:tcPr>
            <w:tcW w:w="3360" w:type="dxa"/>
          </w:tcPr>
          <w:p w:rsidR="00AB0D66" w:rsidRPr="00FA1A1D" w:rsidRDefault="00AB0D66" w:rsidP="00AF615B">
            <w:pPr>
              <w:pStyle w:val="BodyText"/>
              <w:spacing w:before="120"/>
              <w:jc w:val="center"/>
              <w:rPr>
                <w:rFonts w:cs="Arial"/>
                <w:b/>
                <w:bCs/>
              </w:rPr>
            </w:pPr>
            <w:r w:rsidRPr="00FA1A1D">
              <w:rPr>
                <w:rFonts w:cs="Arial"/>
                <w:b/>
                <w:bCs/>
              </w:rPr>
              <w:t>Page / Section Revised</w:t>
            </w:r>
          </w:p>
        </w:tc>
        <w:tc>
          <w:tcPr>
            <w:tcW w:w="4161" w:type="dxa"/>
          </w:tcPr>
          <w:p w:rsidR="00AB0D66" w:rsidRPr="00FA1A1D" w:rsidRDefault="00AB0D66" w:rsidP="00AF615B">
            <w:pPr>
              <w:pStyle w:val="BodyText"/>
              <w:spacing w:before="120"/>
              <w:jc w:val="center"/>
              <w:rPr>
                <w:rFonts w:cs="Arial"/>
                <w:b/>
                <w:bCs/>
              </w:rPr>
            </w:pPr>
            <w:r w:rsidRPr="00FA1A1D">
              <w:rPr>
                <w:rFonts w:cs="Arial"/>
                <w:b/>
                <w:bCs/>
              </w:rPr>
              <w:t>Requirement for Revision</w:t>
            </w:r>
          </w:p>
        </w:tc>
      </w:tr>
      <w:tr w:rsidR="00AB0D66" w:rsidRPr="009A0ED0" w:rsidTr="00985597">
        <w:trPr>
          <w:trHeight w:val="851"/>
        </w:trPr>
        <w:tc>
          <w:tcPr>
            <w:tcW w:w="1908" w:type="dxa"/>
            <w:vAlign w:val="center"/>
          </w:tcPr>
          <w:p w:rsidR="00AB0D66" w:rsidRPr="00FA1A1D" w:rsidRDefault="00AB0D66" w:rsidP="00AF615B">
            <w:pPr>
              <w:pStyle w:val="BodyText"/>
              <w:rPr>
                <w:highlight w:val="yellow"/>
              </w:rPr>
            </w:pPr>
          </w:p>
        </w:tc>
        <w:tc>
          <w:tcPr>
            <w:tcW w:w="3360" w:type="dxa"/>
            <w:vAlign w:val="center"/>
          </w:tcPr>
          <w:p w:rsidR="00AB0D66" w:rsidRPr="00FA1A1D" w:rsidRDefault="00AB0D66" w:rsidP="00AF615B">
            <w:pPr>
              <w:pStyle w:val="BodyText"/>
              <w:rPr>
                <w:highlight w:val="yellow"/>
              </w:rPr>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bl>
    <w:p w:rsidR="00AB0D66" w:rsidRPr="0048570D" w:rsidRDefault="00AB0D66" w:rsidP="00DF6EB4">
      <w:pPr>
        <w:pStyle w:val="BlockText"/>
      </w:pPr>
      <w:r w:rsidRPr="0048570D">
        <w:br w:type="page"/>
      </w:r>
      <w:r w:rsidRPr="0048570D">
        <w:lastRenderedPageBreak/>
        <w:t>IALA Recommendation on Virtual Aids to Navigation</w:t>
      </w:r>
    </w:p>
    <w:p w:rsidR="00AB0D66" w:rsidRPr="0048570D" w:rsidRDefault="00AB0D66" w:rsidP="003C44EB">
      <w:pPr>
        <w:pStyle w:val="BlockText"/>
      </w:pPr>
      <w:r w:rsidRPr="0048570D">
        <w:t xml:space="preserve">(Recommendation O - </w:t>
      </w:r>
      <w:r w:rsidR="006328BA">
        <w:t>143</w:t>
      </w:r>
      <w:r w:rsidR="006328BA" w:rsidRPr="0048570D">
        <w:t>)</w:t>
      </w:r>
    </w:p>
    <w:p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rsidR="00AB0D66" w:rsidRPr="0048570D" w:rsidRDefault="00AB0D66" w:rsidP="00DC27A1">
      <w:pPr>
        <w:pStyle w:val="Default"/>
        <w:numPr>
          <w:ilvl w:val="0"/>
          <w:numId w:val="11"/>
          <w:numberingChange w:id="12" w:author="jac" w:date="2010-03-15T09:50:00Z" w:original=""/>
        </w:numPr>
        <w:spacing w:after="6"/>
        <w:jc w:val="both"/>
        <w:rPr>
          <w:sz w:val="22"/>
          <w:szCs w:val="22"/>
          <w:lang w:val="en-GB"/>
        </w:rPr>
      </w:pPr>
      <w:r w:rsidRPr="0048570D">
        <w:rPr>
          <w:sz w:val="22"/>
          <w:szCs w:val="22"/>
          <w:lang w:val="en-GB"/>
        </w:rPr>
        <w:t>Recommendation A-123 on the Provision of Shore Based Automatic Identification Systems (AIS);</w:t>
      </w:r>
    </w:p>
    <w:p w:rsidR="00AB0D66" w:rsidRPr="0048570D" w:rsidRDefault="00AB0D66" w:rsidP="00DC27A1">
      <w:pPr>
        <w:pStyle w:val="Default"/>
        <w:numPr>
          <w:ilvl w:val="0"/>
          <w:numId w:val="11"/>
          <w:numberingChange w:id="13" w:author="jac" w:date="2010-03-15T09:50:00Z" w:original=""/>
        </w:numPr>
        <w:spacing w:after="6"/>
        <w:jc w:val="both"/>
        <w:rPr>
          <w:sz w:val="22"/>
          <w:szCs w:val="22"/>
          <w:lang w:val="en-GB"/>
        </w:rPr>
      </w:pPr>
      <w:r w:rsidRPr="0048570D">
        <w:rPr>
          <w:sz w:val="22"/>
          <w:szCs w:val="22"/>
          <w:lang w:val="en-GB"/>
        </w:rPr>
        <w:t>Recommendation A-124 on AIS Shore Stations and Networking Aspects Related to the AIS Service;</w:t>
      </w:r>
    </w:p>
    <w:p w:rsidR="00AB0D66" w:rsidRPr="0048570D" w:rsidRDefault="00AB0D66" w:rsidP="00DC27A1">
      <w:pPr>
        <w:pStyle w:val="Default"/>
        <w:numPr>
          <w:ilvl w:val="0"/>
          <w:numId w:val="11"/>
          <w:numberingChange w:id="14"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rsidR="00AB0D66" w:rsidRPr="0048570D" w:rsidRDefault="00AB0D66" w:rsidP="00DC27A1">
      <w:pPr>
        <w:pStyle w:val="Default"/>
        <w:numPr>
          <w:ilvl w:val="0"/>
          <w:numId w:val="11"/>
          <w:numberingChange w:id="15"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rsidR="00AB0D66" w:rsidRPr="0048570D" w:rsidRDefault="00AB0D66" w:rsidP="00DC27A1">
      <w:pPr>
        <w:pStyle w:val="Default"/>
        <w:numPr>
          <w:ilvl w:val="0"/>
          <w:numId w:val="11"/>
          <w:numberingChange w:id="16"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rsidR="00AB0D66" w:rsidRPr="0048570D" w:rsidRDefault="00AB0D66" w:rsidP="00223450">
      <w:pPr>
        <w:pStyle w:val="Default"/>
        <w:jc w:val="both"/>
        <w:rPr>
          <w:color w:val="auto"/>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CONSIDERING </w:t>
      </w:r>
      <w:r w:rsidRPr="0048570D">
        <w:rPr>
          <w:color w:val="auto"/>
          <w:sz w:val="22"/>
          <w:szCs w:val="22"/>
          <w:lang w:val="en-GB"/>
        </w:rPr>
        <w:t>that various applications of AIS have been identified by IMO, ITU, IEC and IALA;</w:t>
      </w:r>
    </w:p>
    <w:p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r w:rsidRPr="0048570D">
        <w:rPr>
          <w:sz w:val="22"/>
          <w:szCs w:val="22"/>
          <w:lang w:val="en-GB"/>
        </w:rPr>
        <w:t>that AIS as an aid to navigation can be implemented in three separate ways – real, synthetic and virtual;</w:t>
      </w:r>
    </w:p>
    <w:p w:rsidR="00AB0D66" w:rsidRPr="0048570D" w:rsidRDefault="00AB0D66" w:rsidP="00223450">
      <w:pPr>
        <w:pStyle w:val="Default"/>
        <w:jc w:val="both"/>
        <w:rPr>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rsidR="00AB0D66" w:rsidRPr="0048570D" w:rsidRDefault="00AB0D66" w:rsidP="00223450">
      <w:pPr>
        <w:pStyle w:val="List1"/>
        <w:numPr>
          <w:numberingChange w:id="17"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rsidR="00AB0D66" w:rsidRDefault="00AB0D66" w:rsidP="00223450">
      <w:pPr>
        <w:pStyle w:val="List1"/>
        <w:numPr>
          <w:numberingChange w:id="18"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rsidR="00AB0D66" w:rsidRPr="0048570D" w:rsidRDefault="00AB0D66" w:rsidP="00223450">
      <w:pPr>
        <w:pStyle w:val="List1"/>
        <w:numPr>
          <w:numberingChange w:id="19"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rsidR="00AB0D66" w:rsidRPr="0048570D" w:rsidRDefault="00AB0D66" w:rsidP="007925D9">
      <w:pPr>
        <w:pStyle w:val="Default"/>
        <w:rPr>
          <w:color w:val="auto"/>
          <w:sz w:val="22"/>
          <w:szCs w:val="22"/>
          <w:lang w:val="en-GB"/>
        </w:rPr>
      </w:pPr>
    </w:p>
    <w:p w:rsidR="00AB0D66" w:rsidRPr="0048570D" w:rsidRDefault="00AB0D66" w:rsidP="00946323">
      <w:pPr>
        <w:pStyle w:val="BlockText"/>
      </w:pPr>
      <w:r w:rsidRPr="0048570D">
        <w:br w:type="page"/>
      </w:r>
      <w:r w:rsidRPr="0048570D">
        <w:lastRenderedPageBreak/>
        <w:t>Table of Contents</w:t>
      </w:r>
    </w:p>
    <w:p w:rsidR="00A56939" w:rsidRPr="00FA1A1D" w:rsidRDefault="00C8143E">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C8143E">
          <w:rPr>
            <w:noProof/>
            <w:webHidden/>
          </w:rPr>
          <w:fldChar w:fldCharType="begin"/>
        </w:r>
        <w:r w:rsidR="00A56939">
          <w:rPr>
            <w:noProof/>
            <w:webHidden/>
          </w:rPr>
          <w:instrText xml:space="preserve"> PAGEREF _Toc257185393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C8143E">
          <w:rPr>
            <w:noProof/>
            <w:webHidden/>
          </w:rPr>
          <w:fldChar w:fldCharType="begin"/>
        </w:r>
        <w:r w:rsidR="00A56939">
          <w:rPr>
            <w:noProof/>
            <w:webHidden/>
          </w:rPr>
          <w:instrText xml:space="preserve"> PAGEREF _Toc257185394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C8143E">
          <w:rPr>
            <w:noProof/>
            <w:webHidden/>
          </w:rPr>
          <w:fldChar w:fldCharType="begin"/>
        </w:r>
        <w:r w:rsidR="00A56939">
          <w:rPr>
            <w:noProof/>
            <w:webHidden/>
          </w:rPr>
          <w:instrText xml:space="preserve"> PAGEREF _Toc257185395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C8143E">
          <w:rPr>
            <w:noProof/>
            <w:webHidden/>
          </w:rPr>
          <w:fldChar w:fldCharType="begin"/>
        </w:r>
        <w:r w:rsidR="00A56939">
          <w:rPr>
            <w:noProof/>
            <w:webHidden/>
          </w:rPr>
          <w:instrText xml:space="preserve"> PAGEREF _Toc257185396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C8143E">
          <w:rPr>
            <w:noProof/>
            <w:webHidden/>
          </w:rPr>
          <w:fldChar w:fldCharType="begin"/>
        </w:r>
        <w:r w:rsidR="00A56939">
          <w:rPr>
            <w:noProof/>
            <w:webHidden/>
          </w:rPr>
          <w:instrText xml:space="preserve"> PAGEREF _Toc257185397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C8143E">
          <w:rPr>
            <w:noProof/>
            <w:webHidden/>
          </w:rPr>
          <w:fldChar w:fldCharType="begin"/>
        </w:r>
        <w:r w:rsidR="00A56939">
          <w:rPr>
            <w:noProof/>
            <w:webHidden/>
          </w:rPr>
          <w:instrText xml:space="preserve"> PAGEREF _Toc257185398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C8143E">
          <w:rPr>
            <w:noProof/>
            <w:webHidden/>
          </w:rPr>
          <w:fldChar w:fldCharType="begin"/>
        </w:r>
        <w:r w:rsidR="00A56939">
          <w:rPr>
            <w:noProof/>
            <w:webHidden/>
          </w:rPr>
          <w:instrText xml:space="preserve"> PAGEREF _Toc257185399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C8143E">
          <w:rPr>
            <w:noProof/>
            <w:webHidden/>
          </w:rPr>
          <w:fldChar w:fldCharType="begin"/>
        </w:r>
        <w:r w:rsidR="00A56939">
          <w:rPr>
            <w:noProof/>
            <w:webHidden/>
          </w:rPr>
          <w:instrText xml:space="preserve"> PAGEREF _Toc257185400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C8143E">
          <w:rPr>
            <w:noProof/>
            <w:webHidden/>
          </w:rPr>
          <w:fldChar w:fldCharType="begin"/>
        </w:r>
        <w:r w:rsidR="00A56939">
          <w:rPr>
            <w:noProof/>
            <w:webHidden/>
          </w:rPr>
          <w:instrText xml:space="preserve"> PAGEREF _Toc257185401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C8143E">
          <w:rPr>
            <w:noProof/>
            <w:webHidden/>
          </w:rPr>
          <w:fldChar w:fldCharType="begin"/>
        </w:r>
        <w:r w:rsidR="00A56939">
          <w:rPr>
            <w:noProof/>
            <w:webHidden/>
          </w:rPr>
          <w:instrText xml:space="preserve"> PAGEREF _Toc257185402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C8143E">
          <w:rPr>
            <w:noProof/>
            <w:webHidden/>
          </w:rPr>
          <w:fldChar w:fldCharType="begin"/>
        </w:r>
        <w:r w:rsidR="00A56939">
          <w:rPr>
            <w:noProof/>
            <w:webHidden/>
          </w:rPr>
          <w:instrText xml:space="preserve"> PAGEREF _Toc257185403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56939" w:rsidRPr="00FA1A1D" w:rsidRDefault="00A4111B">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C8143E">
          <w:rPr>
            <w:noProof/>
            <w:webHidden/>
          </w:rPr>
          <w:fldChar w:fldCharType="begin"/>
        </w:r>
        <w:r w:rsidR="00A56939">
          <w:rPr>
            <w:noProof/>
            <w:webHidden/>
          </w:rPr>
          <w:instrText xml:space="preserve"> PAGEREF _Toc257185404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56939" w:rsidRPr="00FA1A1D" w:rsidRDefault="00A4111B">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C8143E">
          <w:rPr>
            <w:noProof/>
            <w:webHidden/>
          </w:rPr>
          <w:fldChar w:fldCharType="begin"/>
        </w:r>
        <w:r w:rsidR="00A56939">
          <w:rPr>
            <w:noProof/>
            <w:webHidden/>
          </w:rPr>
          <w:instrText xml:space="preserve"> PAGEREF _Toc257185405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B0D66" w:rsidRPr="0048570D" w:rsidRDefault="00C8143E" w:rsidP="002D4569">
      <w:pPr>
        <w:pStyle w:val="BodyText"/>
      </w:pPr>
      <w:r w:rsidRPr="0048570D">
        <w:rPr>
          <w:bCs/>
          <w:caps/>
        </w:rPr>
        <w:fldChar w:fldCharType="end"/>
      </w:r>
    </w:p>
    <w:p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rsidR="00AB0D66" w:rsidRPr="0048570D" w:rsidRDefault="00AB0D66" w:rsidP="00985597">
      <w:pPr>
        <w:pStyle w:val="BodyText"/>
        <w:jc w:val="center"/>
        <w:rPr>
          <w:b/>
          <w:sz w:val="32"/>
          <w:szCs w:val="32"/>
        </w:rPr>
      </w:pPr>
      <w:r w:rsidRPr="0048570D">
        <w:rPr>
          <w:b/>
          <w:sz w:val="32"/>
          <w:szCs w:val="32"/>
        </w:rPr>
        <w:t>Virtual Aids to Navigation</w:t>
      </w:r>
    </w:p>
    <w:p w:rsidR="00AB0D66" w:rsidRPr="0048570D" w:rsidRDefault="00AB0D66" w:rsidP="00DC27A1">
      <w:pPr>
        <w:pStyle w:val="Heading1"/>
        <w:numPr>
          <w:ilvl w:val="0"/>
          <w:numId w:val="7"/>
        </w:numPr>
      </w:pPr>
      <w:bookmarkStart w:id="20" w:name="_Toc216489705"/>
      <w:bookmarkStart w:id="21" w:name="_Toc257185392"/>
      <w:r w:rsidRPr="0048570D">
        <w:t>Introduction</w:t>
      </w:r>
      <w:bookmarkEnd w:id="20"/>
      <w:bookmarkEnd w:id="21"/>
    </w:p>
    <w:p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rsidR="00AB0D66" w:rsidRPr="0048570D" w:rsidRDefault="00AB0D66" w:rsidP="00DC27A1">
      <w:pPr>
        <w:pStyle w:val="Heading1"/>
        <w:numPr>
          <w:ilvl w:val="0"/>
          <w:numId w:val="7"/>
        </w:numPr>
      </w:pPr>
      <w:bookmarkStart w:id="22" w:name="_Toc257185393"/>
      <w:r w:rsidRPr="0048570D">
        <w:t>Definition</w:t>
      </w:r>
      <w:bookmarkEnd w:id="22"/>
    </w:p>
    <w:p w:rsidR="00AB0D66" w:rsidRPr="0048570D" w:rsidRDefault="00AB0D66" w:rsidP="00DC27A1">
      <w:pPr>
        <w:pStyle w:val="Heading2"/>
        <w:numPr>
          <w:ilvl w:val="1"/>
          <w:numId w:val="7"/>
        </w:numPr>
        <w:rPr>
          <w:lang w:eastAsia="de-DE"/>
        </w:rPr>
      </w:pPr>
      <w:bookmarkStart w:id="23" w:name="_Toc257185394"/>
      <w:r w:rsidRPr="0048570D">
        <w:rPr>
          <w:lang w:eastAsia="de-DE"/>
        </w:rPr>
        <w:t>Definition</w:t>
      </w:r>
      <w:bookmarkEnd w:id="23"/>
    </w:p>
    <w:p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p>
    <w:p w:rsidR="00AB0D66" w:rsidRPr="0048570D" w:rsidRDefault="00AB0D66" w:rsidP="00DC27A1">
      <w:pPr>
        <w:pStyle w:val="Heading2"/>
        <w:numPr>
          <w:ilvl w:val="1"/>
          <w:numId w:val="7"/>
        </w:numPr>
        <w:rPr>
          <w:lang w:eastAsia="de-DE"/>
        </w:rPr>
      </w:pPr>
      <w:bookmarkStart w:id="24" w:name="_Toc257185395"/>
      <w:r w:rsidRPr="0048570D">
        <w:rPr>
          <w:lang w:eastAsia="de-DE"/>
        </w:rPr>
        <w:t>Amplification</w:t>
      </w:r>
      <w:bookmarkEnd w:id="24"/>
    </w:p>
    <w:p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rsidR="00AB0D66" w:rsidRPr="0048570D" w:rsidRDefault="00AB0D66" w:rsidP="00223450">
      <w:pPr>
        <w:pStyle w:val="BodyText"/>
      </w:pPr>
      <w:r w:rsidRPr="0048570D">
        <w:t>They may be used to represent a line, area, position or other form that may be displayed graphically.</w:t>
      </w:r>
    </w:p>
    <w:p w:rsidR="00AB0D66" w:rsidRDefault="00AB0D66" w:rsidP="00223450">
      <w:pPr>
        <w:pStyle w:val="BodyText"/>
      </w:pPr>
      <w:r>
        <w:t>The information, including geographic position, carried by v</w:t>
      </w:r>
      <w:r w:rsidRPr="0048570D">
        <w:t xml:space="preserve">irtual aids to navigation </w:t>
      </w:r>
      <w:r w:rsidRPr="002F0BDB">
        <w:t>may b</w:t>
      </w:r>
      <w:r>
        <w:t>e fixed or may be changed over time (dynamic), depending on the intended purpose.</w:t>
      </w:r>
    </w:p>
    <w:p w:rsidR="00AB0D66" w:rsidRDefault="00AB0D66" w:rsidP="008F0A0D">
      <w:pPr>
        <w:pStyle w:val="BodyText"/>
      </w:pPr>
      <w:r>
        <w:rPr>
          <w:lang w:eastAsia="de-DE"/>
        </w:rPr>
        <w:t>Virtual AtoN</w:t>
      </w:r>
      <w:r>
        <w:t xml:space="preserve"> are </w:t>
      </w:r>
      <w:r w:rsidRPr="009423F0">
        <w:t xml:space="preserve">used </w:t>
      </w:r>
      <w:r>
        <w:t xml:space="preserve">primarily </w:t>
      </w:r>
      <w:r w:rsidRPr="009423F0">
        <w:t>where there is a time critical consideration</w:t>
      </w:r>
      <w:r>
        <w:t xml:space="preserve">.  </w:t>
      </w:r>
      <w:commentRangeStart w:id="25"/>
      <w:r w:rsidRPr="00E470DE">
        <w:rPr>
          <w:highlight w:val="yellow"/>
          <w:rPrChange w:id="26" w:author="lighthouse" w:date="2011-04-06T15:55:00Z">
            <w:rPr/>
          </w:rPrChange>
        </w:rPr>
        <w:t>They may also be used in places where permanent physical aids to navigation cannot be sited.</w:t>
      </w:r>
      <w:commentRangeEnd w:id="25"/>
      <w:r w:rsidR="00E470DE">
        <w:rPr>
          <w:rStyle w:val="CommentReference"/>
          <w:lang w:eastAsia="de-DE"/>
        </w:rPr>
        <w:commentReference w:id="25"/>
      </w:r>
      <w:r>
        <w:t xml:space="preserve">  </w:t>
      </w:r>
      <w:r>
        <w:rPr>
          <w:lang w:eastAsia="de-DE"/>
        </w:rPr>
        <w:t>They</w:t>
      </w:r>
      <w:r>
        <w:t xml:space="preserve"> </w:t>
      </w:r>
      <w:r w:rsidRPr="002F0BDB">
        <w:t>should be reflected</w:t>
      </w:r>
      <w:r>
        <w:t xml:space="preserve"> in</w:t>
      </w:r>
      <w:r w:rsidRPr="009423F0">
        <w:t xml:space="preserve"> Maritime Safety Information</w:t>
      </w:r>
      <w:r>
        <w:t xml:space="preserve"> (MSI) or, if appropriate, be shown on the relevant nautical chart in due course</w:t>
      </w:r>
      <w:r w:rsidRPr="009423F0">
        <w:t>.</w:t>
      </w:r>
    </w:p>
    <w:p w:rsidR="00AB0D66" w:rsidRPr="0048570D" w:rsidRDefault="00AB0D66" w:rsidP="008F0A0D">
      <w:pPr>
        <w:pStyle w:val="BodyText"/>
      </w:pPr>
      <w:r>
        <w:t>Virtual AtoN</w:t>
      </w:r>
      <w:r w:rsidRPr="0048570D">
        <w:t xml:space="preserve"> are not intended to replace physical aids to navigation.</w:t>
      </w:r>
    </w:p>
    <w:p w:rsidR="00AB0D66" w:rsidRPr="0048570D" w:rsidRDefault="00AB0D66" w:rsidP="00DC27A1">
      <w:pPr>
        <w:pStyle w:val="Heading1"/>
        <w:numPr>
          <w:ilvl w:val="0"/>
          <w:numId w:val="7"/>
        </w:numPr>
      </w:pPr>
      <w:bookmarkStart w:id="27" w:name="_Toc216489709"/>
      <w:bookmarkStart w:id="28" w:name="_Toc257185396"/>
      <w:r w:rsidRPr="0048570D">
        <w:t>Background</w:t>
      </w:r>
      <w:bookmarkEnd w:id="27"/>
      <w:bookmarkEnd w:id="28"/>
    </w:p>
    <w:p w:rsidR="00AB0D66" w:rsidRPr="0048570D" w:rsidRDefault="00AB0D66" w:rsidP="00223450">
      <w:pPr>
        <w:pStyle w:val="BodyText"/>
        <w:rPr>
          <w:sz w:val="24"/>
          <w:lang w:eastAsia="de-DE"/>
        </w:rPr>
      </w:pPr>
      <w:r w:rsidRPr="0048570D">
        <w:rPr>
          <w:sz w:val="24"/>
          <w:lang w:eastAsia="de-DE"/>
        </w:rPr>
        <w:t xml:space="preserve">AIS </w:t>
      </w:r>
      <w:r>
        <w:rPr>
          <w:sz w:val="24"/>
          <w:lang w:eastAsia="de-DE"/>
        </w:rPr>
        <w:t xml:space="preserve">(Automatic Identification System) </w:t>
      </w:r>
      <w:r w:rsidRPr="0048570D">
        <w:rPr>
          <w:sz w:val="24"/>
          <w:lang w:eastAsia="de-DE"/>
        </w:rPr>
        <w:t>i</w:t>
      </w:r>
      <w:r w:rsidRPr="0048570D">
        <w:t xml:space="preserve">s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rsidR="00AB0D66" w:rsidRPr="0048570D" w:rsidRDefault="00AB0D66" w:rsidP="00DC27A1">
      <w:pPr>
        <w:pStyle w:val="Heading2"/>
        <w:numPr>
          <w:ilvl w:val="1"/>
          <w:numId w:val="7"/>
        </w:numPr>
        <w:rPr>
          <w:rFonts w:cs="Arial"/>
          <w:color w:val="000000"/>
          <w:szCs w:val="22"/>
          <w:lang w:eastAsia="en-AU"/>
        </w:rPr>
      </w:pPr>
      <w:bookmarkStart w:id="29" w:name="_Toc257185397"/>
      <w:r w:rsidRPr="0048570D">
        <w:rPr>
          <w:rFonts w:cs="Arial"/>
          <w:color w:val="000000"/>
          <w:szCs w:val="22"/>
          <w:lang w:eastAsia="en-AU"/>
        </w:rPr>
        <w:t>Real and Synthetic AIS AtoNs</w:t>
      </w:r>
      <w:bookmarkEnd w:id="29"/>
    </w:p>
    <w:p w:rsidR="00AB0D66" w:rsidRPr="0048570D" w:rsidRDefault="00AB0D66" w:rsidP="00223450">
      <w:pPr>
        <w:pStyle w:val="BodyText"/>
        <w:rPr>
          <w:lang w:eastAsia="en-AU"/>
        </w:rPr>
      </w:pPr>
      <w:r w:rsidRPr="0048570D">
        <w:rPr>
          <w:lang w:eastAsia="en-AU"/>
        </w:rPr>
        <w:t>A ‘Real’ AIS AtoN Station is a physical aid to navigation fitted with an AIS device.</w:t>
      </w:r>
    </w:p>
    <w:p w:rsidR="00AB0D66" w:rsidRPr="0048570D" w:rsidRDefault="00AB0D66" w:rsidP="00223450">
      <w:pPr>
        <w:pStyle w:val="BodyText"/>
        <w:rPr>
          <w:lang w:eastAsia="en-AU"/>
        </w:rPr>
      </w:pPr>
      <w:r w:rsidRPr="0048570D">
        <w:rPr>
          <w:lang w:eastAsia="en-AU"/>
        </w:rPr>
        <w:t xml:space="preserve">For practical or economic reasons it may not be appropriate to fit an AIS to an AtoN. </w:t>
      </w:r>
      <w:r>
        <w:rPr>
          <w:lang w:eastAsia="en-AU"/>
        </w:rPr>
        <w:t xml:space="preserve"> </w:t>
      </w:r>
      <w:r w:rsidRPr="0048570D">
        <w:rPr>
          <w:lang w:eastAsia="en-AU"/>
        </w:rPr>
        <w:t xml:space="preserve">In this case, the ‘Synthetic’ AIS approach may be taken. </w:t>
      </w:r>
      <w:r>
        <w:rPr>
          <w:lang w:eastAsia="en-AU"/>
        </w:rPr>
        <w:t xml:space="preserve"> </w:t>
      </w:r>
      <w:r w:rsidRPr="0048570D">
        <w:rPr>
          <w:lang w:eastAsia="en-AU"/>
        </w:rPr>
        <w:t>There are two types of synthetic AIS AtoN, ‘Monitored’ and ‘Predicted’.</w:t>
      </w:r>
    </w:p>
    <w:p w:rsidR="00AB0D66" w:rsidRPr="0048570D" w:rsidRDefault="00AB0D66" w:rsidP="0048570D">
      <w:pPr>
        <w:pStyle w:val="Bullet1"/>
        <w:numPr>
          <w:numberingChange w:id="30" w:author="jac" w:date="2010-03-15T09:50:00Z" w:original=""/>
        </w:numPr>
        <w:rPr>
          <w:color w:val="000000"/>
          <w:lang w:val="en-GB"/>
        </w:rPr>
      </w:pPr>
      <w:r w:rsidRPr="0048570D">
        <w:rPr>
          <w:lang w:val="en-GB"/>
        </w:rPr>
        <w:t xml:space="preserve">A ‘Monitored Synthetic AIS AtoN’ is transmitted from an AIS Station that is located remotely.  The AtoN physically exists and there is a communication link between the AIS </w:t>
      </w:r>
      <w:r w:rsidRPr="0048570D">
        <w:rPr>
          <w:lang w:val="en-GB"/>
        </w:rPr>
        <w:lastRenderedPageBreak/>
        <w:t>Station and the AtoN.  The communication between the AtoN and AIS shall confirm the location and status of the AtoN.</w:t>
      </w:r>
    </w:p>
    <w:p w:rsidR="00AB0D66" w:rsidRPr="0048570D" w:rsidRDefault="00AB0D66" w:rsidP="0048570D">
      <w:pPr>
        <w:pStyle w:val="Bullet1"/>
        <w:numPr>
          <w:numberingChange w:id="31" w:author="jac" w:date="2010-03-15T09:50:00Z" w:original=""/>
        </w:numPr>
        <w:rPr>
          <w:lang w:val="en-GB"/>
        </w:rPr>
      </w:pPr>
      <w:r w:rsidRPr="0048570D">
        <w:rPr>
          <w:lang w:val="en-GB"/>
        </w:rPr>
        <w:t>A ‘Predicted Synthetic AIS AtoN’ is transmitted from an AIS Station that is located remotely.  The AtoN physically exists but the AtoN is not monitored to confirm its location or status.</w:t>
      </w:r>
      <w:r>
        <w:rPr>
          <w:lang w:val="en-GB"/>
        </w:rPr>
        <w:t xml:space="preserve">  Predicted Synthetic AIS AtoN should not be used for floating aids to navigation.</w:t>
      </w:r>
    </w:p>
    <w:p w:rsidR="00AB0D66" w:rsidRPr="0048570D" w:rsidRDefault="00AB0D66" w:rsidP="00DC27A1">
      <w:pPr>
        <w:pStyle w:val="Heading2"/>
        <w:numPr>
          <w:ilvl w:val="1"/>
          <w:numId w:val="7"/>
        </w:numPr>
        <w:rPr>
          <w:rFonts w:cs="Arial"/>
          <w:color w:val="000000"/>
          <w:szCs w:val="22"/>
          <w:lang w:eastAsia="en-AU"/>
        </w:rPr>
      </w:pPr>
      <w:bookmarkStart w:id="32" w:name="_Toc257185398"/>
      <w:r w:rsidRPr="0048570D">
        <w:rPr>
          <w:rFonts w:cs="Arial"/>
          <w:color w:val="000000"/>
          <w:szCs w:val="22"/>
          <w:lang w:eastAsia="en-AU"/>
        </w:rPr>
        <w:t>Virtual AIS AtoN</w:t>
      </w:r>
      <w:bookmarkEnd w:id="32"/>
    </w:p>
    <w:p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rsidR="00AB0D66" w:rsidRPr="0048570D" w:rsidRDefault="00AB0D66" w:rsidP="00DC27A1">
      <w:pPr>
        <w:pStyle w:val="Heading1"/>
        <w:numPr>
          <w:ilvl w:val="0"/>
          <w:numId w:val="7"/>
        </w:numPr>
      </w:pPr>
      <w:bookmarkStart w:id="33" w:name="_Toc257185399"/>
      <w:bookmarkStart w:id="34" w:name="_Toc216489712"/>
      <w:r w:rsidRPr="0048570D">
        <w:t>Purpose</w:t>
      </w:r>
      <w:bookmarkEnd w:id="33"/>
    </w:p>
    <w:p w:rsidR="00AB0D66" w:rsidRPr="0048570D" w:rsidRDefault="00AB0D66" w:rsidP="00223450">
      <w:pPr>
        <w:pStyle w:val="BodyText"/>
      </w:pPr>
      <w:r w:rsidRPr="0048570D">
        <w:t xml:space="preserve">The purpose of this Recommendation is to encourage National Members and administrations to consider the value and uses of virtual aids to navigation.  This </w:t>
      </w:r>
      <w:r>
        <w:t>R</w:t>
      </w:r>
      <w:r w:rsidRPr="0048570D">
        <w:t>ecommendation may also assist marine electronics equipment manufacturers in designing the next generation of shipboard navigation display systems.</w:t>
      </w:r>
    </w:p>
    <w:p w:rsidR="00AB0D66" w:rsidRPr="0048570D" w:rsidRDefault="00AB0D66" w:rsidP="00DC27A1">
      <w:pPr>
        <w:pStyle w:val="Heading1"/>
        <w:numPr>
          <w:ilvl w:val="0"/>
          <w:numId w:val="7"/>
        </w:numPr>
      </w:pPr>
      <w:bookmarkStart w:id="35" w:name="_Toc257185400"/>
      <w:r w:rsidRPr="0048570D">
        <w:t>application of virtual aids to navigation</w:t>
      </w:r>
      <w:bookmarkEnd w:id="35"/>
    </w:p>
    <w:p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 xml:space="preserve">mark specific locations such as beacons or buoys do, but also to mark lines, areas and other forms.  They are not intended to replace physical aids to navigation.  </w:t>
      </w:r>
      <w:commentRangeStart w:id="36"/>
      <w:r w:rsidRPr="0048570D">
        <w:t>However, they may be used to complement or supplement existing marks to improve the safety of navigation.</w:t>
      </w:r>
      <w:commentRangeEnd w:id="36"/>
      <w:r w:rsidR="00E470DE">
        <w:rPr>
          <w:rStyle w:val="CommentReference"/>
          <w:lang w:eastAsia="de-DE"/>
        </w:rPr>
        <w:commentReference w:id="36"/>
      </w:r>
    </w:p>
    <w:p w:rsidR="00AB0D66" w:rsidRPr="0048570D" w:rsidRDefault="00AB0D66" w:rsidP="00223450">
      <w:pPr>
        <w:pStyle w:val="BodyText"/>
      </w:pPr>
      <w:r>
        <w:rPr>
          <w:lang w:eastAsia="de-DE"/>
        </w:rPr>
        <w:t>Virtual AtoN</w:t>
      </w:r>
      <w:r w:rsidRPr="0048570D">
        <w:t xml:space="preserve"> are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rsidR="00AB0D66" w:rsidRDefault="00AB0D66" w:rsidP="00223450">
      <w:pPr>
        <w:pStyle w:val="BodyText"/>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rsidR="00AB0D66" w:rsidRDefault="00AB0D66" w:rsidP="00223450">
      <w:pPr>
        <w:pStyle w:val="BodyText"/>
      </w:pPr>
      <w:r w:rsidRPr="008576FF">
        <w:t>Virtual AtoN should be reflected</w:t>
      </w:r>
      <w:r>
        <w:t xml:space="preserve"> in</w:t>
      </w:r>
      <w:r w:rsidRPr="009423F0">
        <w:t xml:space="preserve"> </w:t>
      </w:r>
      <w:r>
        <w:t>MSI or, if appropriate, be shown on the relevant nautical chart in due course</w:t>
      </w:r>
      <w:r w:rsidRPr="009423F0">
        <w:t>.</w:t>
      </w:r>
    </w:p>
    <w:p w:rsidR="006328BA" w:rsidRDefault="006328BA" w:rsidP="006328BA">
      <w:pPr>
        <w:pStyle w:val="Heading1"/>
        <w:numPr>
          <w:ilvl w:val="0"/>
          <w:numId w:val="7"/>
        </w:numPr>
      </w:pPr>
      <w:bookmarkStart w:id="37" w:name="_Toc257185401"/>
      <w:r>
        <w:t>Risks, Limitations and Benefits</w:t>
      </w:r>
      <w:bookmarkEnd w:id="37"/>
    </w:p>
    <w:p w:rsidR="006328BA" w:rsidRDefault="006328BA" w:rsidP="006328BA">
      <w:pPr>
        <w:pStyle w:val="Heading2"/>
      </w:pPr>
      <w:bookmarkStart w:id="38" w:name="_Toc257185402"/>
      <w:r>
        <w:t>Risks</w:t>
      </w:r>
      <w:bookmarkEnd w:id="38"/>
    </w:p>
    <w:p w:rsidR="00E646D6" w:rsidRPr="003A2A50" w:rsidRDefault="00BD0A5D" w:rsidP="00E646D6">
      <w:pPr>
        <w:pStyle w:val="BodyText"/>
      </w:pPr>
      <w:r>
        <w:t>A</w:t>
      </w:r>
      <w:r w:rsidRPr="009423F0">
        <w:t xml:space="preserve"> </w:t>
      </w:r>
      <w:r>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rsidR="00E646D6" w:rsidRPr="003A2A50" w:rsidRDefault="00E646D6" w:rsidP="00E646D6">
      <w:pPr>
        <w:pStyle w:val="BodyText"/>
      </w:pPr>
      <w:r w:rsidRPr="009423F0">
        <w:t xml:space="preserve">Radar will only display </w:t>
      </w:r>
      <w:r>
        <w:t>V</w:t>
      </w:r>
      <w:r w:rsidRPr="009423F0">
        <w:t>irtual AtoN as an overlay of a diamond with a V inside if they are compliant with IEC 62388.  This test specification came into force in 2008</w:t>
      </w:r>
      <w:r>
        <w:t xml:space="preserve">.  At the current rate of </w:t>
      </w:r>
      <w:r>
        <w:lastRenderedPageBreak/>
        <w:t>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E646D6" w:rsidRPr="003A2A50" w:rsidRDefault="00E646D6" w:rsidP="00E646D6">
      <w:pPr>
        <w:pStyle w:val="BodyText"/>
      </w:pPr>
      <w:r w:rsidRPr="009423F0">
        <w:t xml:space="preserve">Navigational displays compliant with IEC 62288, which came into force in 2008 will show </w:t>
      </w:r>
      <w:r>
        <w:t>V</w:t>
      </w:r>
      <w:r w:rsidRPr="009423F0">
        <w:t>irtual AtoN as an overlay of a diamond with a V inside.</w:t>
      </w:r>
    </w:p>
    <w:p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AtoNs until the equipment is upgraded or replaced, which is unlikely under the current “grand-fathering” arrangements.  There is currently no provision for </w:t>
      </w:r>
      <w:r>
        <w:t>V</w:t>
      </w:r>
      <w:r w:rsidRPr="009423F0">
        <w:t xml:space="preserve">irtual AtoNs in S-57, or a symbol in S-52, but this </w:t>
      </w:r>
      <w:r>
        <w:t>is capable of</w:t>
      </w:r>
      <w:r w:rsidRPr="009423F0">
        <w:t xml:space="preserve"> implement</w:t>
      </w:r>
      <w:r>
        <w:t>ation</w:t>
      </w:r>
      <w:r w:rsidRPr="009423F0">
        <w:t xml:space="preserve">.  However, even when </w:t>
      </w:r>
      <w:r>
        <w:t>V</w:t>
      </w:r>
      <w:r w:rsidRPr="009423F0">
        <w:t xml:space="preserve">irtual AtoNs are reflected in S-57 and S-52, existing ECDIS will only show an orange “?” upon encountering a </w:t>
      </w:r>
      <w:r>
        <w:t>V</w:t>
      </w:r>
      <w:r w:rsidRPr="009423F0">
        <w:t>irtual AtoN object in the ENC database.  The orange “?” can be interrogated for further detail.</w:t>
      </w:r>
    </w:p>
    <w:p w:rsidR="00E646D6" w:rsidRPr="003A2A50" w:rsidRDefault="00E646D6" w:rsidP="00E646D6">
      <w:pPr>
        <w:pStyle w:val="BodyText"/>
      </w:pPr>
      <w:r>
        <w:t>T</w:t>
      </w:r>
      <w:r w:rsidRPr="009423F0">
        <w:t>he MKD should display AIS AtoNs, including the virtual flag, but it is known that some MKDs do not meet this requirement.</w:t>
      </w:r>
    </w:p>
    <w:p w:rsidR="006328BA" w:rsidRDefault="006328BA" w:rsidP="006328BA">
      <w:pPr>
        <w:pStyle w:val="Heading2"/>
      </w:pPr>
      <w:bookmarkStart w:id="39" w:name="_Toc257185403"/>
      <w:r>
        <w:t>Limitations</w:t>
      </w:r>
      <w:bookmarkEnd w:id="39"/>
    </w:p>
    <w:p w:rsidR="006328BA" w:rsidRDefault="006328BA" w:rsidP="006328BA">
      <w:pPr>
        <w:pStyle w:val="BodyText"/>
        <w:rPr>
          <w:rFonts w:cs="Arial"/>
          <w:szCs w:val="22"/>
        </w:rPr>
      </w:pPr>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w:t>
      </w:r>
      <w:r>
        <w:rPr>
          <w:rFonts w:cs="Arial"/>
          <w:szCs w:val="22"/>
        </w:rPr>
        <w:t>.</w:t>
      </w:r>
    </w:p>
    <w:p w:rsidR="00FD1AFC" w:rsidRDefault="00FD1AFC" w:rsidP="006328BA">
      <w:pPr>
        <w:pStyle w:val="BodyText"/>
        <w:rPr>
          <w:rFonts w:cs="Arial"/>
          <w:szCs w:val="22"/>
        </w:rPr>
      </w:pPr>
      <w:r>
        <w:rPr>
          <w:rFonts w:cs="Arial"/>
          <w:szCs w:val="22"/>
        </w:rPr>
        <w:t>Other limitations include:</w:t>
      </w:r>
    </w:p>
    <w:p w:rsidR="00FD1AFC" w:rsidRDefault="00FD1AFC" w:rsidP="00FD1AFC">
      <w:pPr>
        <w:pStyle w:val="List1"/>
        <w:numPr>
          <w:ilvl w:val="0"/>
          <w:numId w:val="44"/>
        </w:numPr>
      </w:pPr>
      <w:r>
        <w:t>GNSS vulnerability;</w:t>
      </w:r>
    </w:p>
    <w:p w:rsidR="00FD1AFC" w:rsidRDefault="00FD1AFC" w:rsidP="00FD1AFC">
      <w:pPr>
        <w:pStyle w:val="List1"/>
      </w:pPr>
      <w:r>
        <w:t>Susceptibility to spoofing and jamming;</w:t>
      </w:r>
    </w:p>
    <w:p w:rsidR="00FD1AFC" w:rsidRDefault="00FD1AFC" w:rsidP="00FD1AFC">
      <w:pPr>
        <w:pStyle w:val="List1"/>
      </w:pPr>
      <w:bookmarkStart w:id="40" w:name="_Toc256968138"/>
      <w:r w:rsidRPr="00E10BE9">
        <w:t>AIS VDL capacity and FATDMA planning</w:t>
      </w:r>
      <w:bookmarkEnd w:id="40"/>
      <w:r w:rsidR="00A56939">
        <w:t>.</w:t>
      </w:r>
    </w:p>
    <w:p w:rsidR="006328BA" w:rsidRDefault="006328BA" w:rsidP="006328BA">
      <w:pPr>
        <w:pStyle w:val="Heading2"/>
      </w:pPr>
      <w:bookmarkStart w:id="41" w:name="_Toc257185404"/>
      <w:r>
        <w:t>Benefits</w:t>
      </w:r>
      <w:bookmarkEnd w:id="41"/>
    </w:p>
    <w:p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rsidR="006328BA" w:rsidRDefault="006328BA" w:rsidP="006328BA">
      <w:pPr>
        <w:pStyle w:val="Bullet1"/>
        <w:tabs>
          <w:tab w:val="clear" w:pos="720"/>
          <w:tab w:val="num" w:pos="1134"/>
        </w:tabs>
        <w:spacing w:before="60" w:after="60"/>
        <w:ind w:left="1134" w:hanging="567"/>
      </w:pPr>
      <w:r w:rsidRPr="009423F0">
        <w:t>Timely notification;</w:t>
      </w:r>
    </w:p>
    <w:p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rsidR="006328BA" w:rsidRDefault="006328BA" w:rsidP="006328BA">
      <w:pPr>
        <w:pStyle w:val="Bullet1"/>
        <w:tabs>
          <w:tab w:val="clear" w:pos="720"/>
          <w:tab w:val="num" w:pos="1134"/>
        </w:tabs>
        <w:spacing w:before="60" w:after="60"/>
        <w:ind w:left="1134" w:hanging="567"/>
      </w:pPr>
      <w:r w:rsidRPr="009423F0">
        <w:t>Ease and speed of deployment;</w:t>
      </w:r>
    </w:p>
    <w:p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rsidR="006328BA" w:rsidRDefault="006328BA" w:rsidP="006328BA">
      <w:pPr>
        <w:pStyle w:val="Bullet1"/>
        <w:tabs>
          <w:tab w:val="clear" w:pos="720"/>
          <w:tab w:val="num" w:pos="1134"/>
        </w:tabs>
        <w:spacing w:before="60" w:after="60"/>
        <w:ind w:left="1134" w:hanging="567"/>
      </w:pPr>
      <w:r w:rsidRPr="009423F0">
        <w:t>Easily changed / amended;</w:t>
      </w:r>
    </w:p>
    <w:p w:rsidR="006328BA" w:rsidRPr="006328BA" w:rsidRDefault="006328BA" w:rsidP="006328BA">
      <w:pPr>
        <w:pStyle w:val="Bullet1"/>
        <w:tabs>
          <w:tab w:val="clear" w:pos="720"/>
          <w:tab w:val="num" w:pos="1134"/>
        </w:tabs>
        <w:spacing w:before="60" w:after="60"/>
        <w:ind w:left="1134" w:hanging="567"/>
      </w:pPr>
      <w:r w:rsidRPr="009416EA">
        <w:t>Low cost to install and maintain.</w:t>
      </w:r>
    </w:p>
    <w:p w:rsidR="00AB0D66" w:rsidRPr="0048570D" w:rsidRDefault="00AB0D66" w:rsidP="00DC27A1">
      <w:pPr>
        <w:pStyle w:val="Heading1"/>
        <w:numPr>
          <w:ilvl w:val="0"/>
          <w:numId w:val="7"/>
        </w:numPr>
      </w:pPr>
      <w:bookmarkStart w:id="42" w:name="_Toc257185405"/>
      <w:r w:rsidRPr="0048570D">
        <w:t>summary</w:t>
      </w:r>
      <w:bookmarkEnd w:id="34"/>
      <w:bookmarkEnd w:id="42"/>
    </w:p>
    <w:p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rsidR="00AB0D66" w:rsidRPr="0048570D" w:rsidRDefault="00AB0D66" w:rsidP="00FE11AE">
      <w:pPr>
        <w:pStyle w:val="BodyText"/>
      </w:pPr>
      <w:r>
        <w:rPr>
          <w:lang w:eastAsia="de-DE"/>
        </w:rPr>
        <w:t>Virtual AtoN</w:t>
      </w:r>
      <w:r w:rsidRPr="0048570D">
        <w:t xml:space="preserve"> are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rsidR="00AB0D66" w:rsidRPr="0048570D" w:rsidRDefault="00AB0D66" w:rsidP="00FE11AE">
      <w:pPr>
        <w:pStyle w:val="BodyText"/>
      </w:pPr>
      <w:r w:rsidRPr="0048570D">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p>
    <w:sectPr w:rsidR="00AB0D66" w:rsidRPr="0048570D" w:rsidSect="00AB2FA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lighthouse" w:date="2011-04-06T15:59:00Z" w:initials="l">
    <w:p w:rsidR="00E470DE" w:rsidRDefault="00E470DE">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 w:id="36" w:author="lighthouse" w:date="2011-04-06T19:48:00Z" w:initials="l">
    <w:p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11B" w:rsidRDefault="00A4111B" w:rsidP="009E1230">
      <w:r>
        <w:separator/>
      </w:r>
    </w:p>
  </w:endnote>
  <w:endnote w:type="continuationSeparator" w:id="0">
    <w:p w:rsidR="00A4111B" w:rsidRDefault="00A4111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81" w:rsidRDefault="00922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Pr="008136BC" w:rsidRDefault="00AB0D66" w:rsidP="00AB2FA0">
    <w:pPr>
      <w:pStyle w:val="Footer"/>
    </w:pPr>
    <w:r w:rsidRPr="008136BC">
      <w:tab/>
    </w:r>
    <w:r w:rsidRPr="008136BC">
      <w:rPr>
        <w:lang w:val="en-US"/>
      </w:rPr>
      <w:t xml:space="preserve">Page </w:t>
    </w:r>
    <w:r w:rsidR="00C8143E" w:rsidRPr="008136BC">
      <w:rPr>
        <w:lang w:val="en-US"/>
      </w:rPr>
      <w:fldChar w:fldCharType="begin"/>
    </w:r>
    <w:r w:rsidRPr="008136BC">
      <w:rPr>
        <w:lang w:val="en-US"/>
      </w:rPr>
      <w:instrText xml:space="preserve"> PAGE </w:instrText>
    </w:r>
    <w:r w:rsidR="00C8143E" w:rsidRPr="008136BC">
      <w:rPr>
        <w:lang w:val="en-US"/>
      </w:rPr>
      <w:fldChar w:fldCharType="separate"/>
    </w:r>
    <w:r w:rsidR="00824C41">
      <w:rPr>
        <w:noProof/>
        <w:lang w:val="en-US"/>
      </w:rPr>
      <w:t>2</w:t>
    </w:r>
    <w:r w:rsidR="00C8143E" w:rsidRPr="008136BC">
      <w:rPr>
        <w:lang w:val="en-US"/>
      </w:rPr>
      <w:fldChar w:fldCharType="end"/>
    </w:r>
    <w:r w:rsidRPr="008136BC">
      <w:rPr>
        <w:lang w:val="en-US"/>
      </w:rPr>
      <w:t xml:space="preserve"> of </w:t>
    </w:r>
    <w:r w:rsidR="00C8143E" w:rsidRPr="008136BC">
      <w:rPr>
        <w:lang w:val="en-US"/>
      </w:rPr>
      <w:fldChar w:fldCharType="begin"/>
    </w:r>
    <w:r w:rsidRPr="008136BC">
      <w:rPr>
        <w:lang w:val="en-US"/>
      </w:rPr>
      <w:instrText xml:space="preserve"> NUMPAGES </w:instrText>
    </w:r>
    <w:r w:rsidR="00C8143E" w:rsidRPr="008136BC">
      <w:rPr>
        <w:lang w:val="en-US"/>
      </w:rPr>
      <w:fldChar w:fldCharType="separate"/>
    </w:r>
    <w:r w:rsidR="00824C41">
      <w:rPr>
        <w:noProof/>
        <w:lang w:val="en-US"/>
      </w:rPr>
      <w:t>7</w:t>
    </w:r>
    <w:r w:rsidR="00C8143E"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81" w:rsidRDefault="00922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11B" w:rsidRDefault="00A4111B" w:rsidP="009E1230">
      <w:r>
        <w:separator/>
      </w:r>
    </w:p>
  </w:footnote>
  <w:footnote w:type="continuationSeparator" w:id="0">
    <w:p w:rsidR="00A4111B" w:rsidRDefault="00A4111B" w:rsidP="009E1230">
      <w:r>
        <w:continuationSeparator/>
      </w:r>
    </w:p>
  </w:footnote>
  <w:footnote w:id="1">
    <w:p w:rsidR="008F0A0D" w:rsidRDefault="008F0A0D" w:rsidP="008F0A0D">
      <w:pPr>
        <w:pStyle w:val="FootnoteText"/>
      </w:pPr>
      <w:r>
        <w:rPr>
          <w:rStyle w:val="FootnoteReference"/>
        </w:rPr>
        <w:footnoteRef/>
      </w:r>
      <w:r>
        <w:t xml:space="preserve"> </w:t>
      </w:r>
      <w:r>
        <w:tab/>
        <w:t>A digital item, or group of items, regardless of type or format that a computer can address or manipulate.  In the context of Virtual AtoN they will convey information to the user.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81" w:rsidRDefault="009226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rsidR="00AB0D66" w:rsidRDefault="00AB0D66" w:rsidP="00AB2F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0DF" w:rsidRDefault="009300DF" w:rsidP="00D128D4">
    <w:pPr>
      <w:pStyle w:val="Header"/>
      <w:jc w:val="center"/>
    </w:pPr>
    <w:ins w:id="43" w:author="Mike Hadley" w:date="2011-05-11T14:18:00Z">
      <w:r>
        <w:tab/>
      </w:r>
      <w:r>
        <w:tab/>
      </w:r>
    </w:ins>
    <w:r>
      <w:t>ANM17/8/5</w:t>
    </w:r>
  </w:p>
  <w:p w:rsidR="00AB0D66" w:rsidRDefault="004B6B65" w:rsidP="00D128D4">
    <w:pPr>
      <w:pStyle w:val="Header"/>
      <w:jc w:val="center"/>
    </w:pPr>
    <w:r>
      <w:tab/>
    </w:r>
    <w:r>
      <w:tab/>
    </w:r>
    <w:r w:rsidR="009300DF">
      <w:t xml:space="preserve">Formerly </w:t>
    </w:r>
    <w:r>
      <w:t>ANM16/WG1/WP4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0"/>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1"/>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bordersDoNotSurroundHeader/>
  <w:bordersDoNotSurroundFooter/>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213B0"/>
    <w:rsid w:val="000420D8"/>
    <w:rsid w:val="0004410E"/>
    <w:rsid w:val="000448A8"/>
    <w:rsid w:val="00070873"/>
    <w:rsid w:val="000D7400"/>
    <w:rsid w:val="00100E19"/>
    <w:rsid w:val="0010723E"/>
    <w:rsid w:val="00115F9C"/>
    <w:rsid w:val="001219CE"/>
    <w:rsid w:val="00126198"/>
    <w:rsid w:val="00132A39"/>
    <w:rsid w:val="00134673"/>
    <w:rsid w:val="00142496"/>
    <w:rsid w:val="00171349"/>
    <w:rsid w:val="00182FFC"/>
    <w:rsid w:val="00184986"/>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F0BDB"/>
    <w:rsid w:val="003056E1"/>
    <w:rsid w:val="00317537"/>
    <w:rsid w:val="00325E99"/>
    <w:rsid w:val="0032752D"/>
    <w:rsid w:val="003276D1"/>
    <w:rsid w:val="00331361"/>
    <w:rsid w:val="00351DF6"/>
    <w:rsid w:val="00370529"/>
    <w:rsid w:val="00371BEF"/>
    <w:rsid w:val="003745FB"/>
    <w:rsid w:val="00395D68"/>
    <w:rsid w:val="003A4769"/>
    <w:rsid w:val="003A7F49"/>
    <w:rsid w:val="003C1CFE"/>
    <w:rsid w:val="003C25A1"/>
    <w:rsid w:val="003C44EB"/>
    <w:rsid w:val="003F23D2"/>
    <w:rsid w:val="00422E65"/>
    <w:rsid w:val="00436DF2"/>
    <w:rsid w:val="0044047B"/>
    <w:rsid w:val="00460028"/>
    <w:rsid w:val="004668B4"/>
    <w:rsid w:val="00477C3E"/>
    <w:rsid w:val="0048570D"/>
    <w:rsid w:val="00490EA3"/>
    <w:rsid w:val="00492BEB"/>
    <w:rsid w:val="004A14B3"/>
    <w:rsid w:val="004A3893"/>
    <w:rsid w:val="004A43C4"/>
    <w:rsid w:val="004A6A6A"/>
    <w:rsid w:val="004B085C"/>
    <w:rsid w:val="004B6B65"/>
    <w:rsid w:val="004C2F5C"/>
    <w:rsid w:val="004F2640"/>
    <w:rsid w:val="004F315C"/>
    <w:rsid w:val="004F72F9"/>
    <w:rsid w:val="00506D7F"/>
    <w:rsid w:val="005152ED"/>
    <w:rsid w:val="005164C5"/>
    <w:rsid w:val="005207B2"/>
    <w:rsid w:val="00566496"/>
    <w:rsid w:val="00582569"/>
    <w:rsid w:val="00583F3F"/>
    <w:rsid w:val="005A56C5"/>
    <w:rsid w:val="005A79A1"/>
    <w:rsid w:val="006052C5"/>
    <w:rsid w:val="0060597B"/>
    <w:rsid w:val="00613717"/>
    <w:rsid w:val="006328BA"/>
    <w:rsid w:val="00640576"/>
    <w:rsid w:val="00661A7B"/>
    <w:rsid w:val="00662BCF"/>
    <w:rsid w:val="0066345F"/>
    <w:rsid w:val="00675FFD"/>
    <w:rsid w:val="00681390"/>
    <w:rsid w:val="00681BC4"/>
    <w:rsid w:val="00691B22"/>
    <w:rsid w:val="006D0907"/>
    <w:rsid w:val="006D1C64"/>
    <w:rsid w:val="006D35E8"/>
    <w:rsid w:val="006D4516"/>
    <w:rsid w:val="0072093C"/>
    <w:rsid w:val="00721DBE"/>
    <w:rsid w:val="007446CD"/>
    <w:rsid w:val="007578C8"/>
    <w:rsid w:val="00765FC6"/>
    <w:rsid w:val="00767FC6"/>
    <w:rsid w:val="007925D9"/>
    <w:rsid w:val="00796BF5"/>
    <w:rsid w:val="007A25FA"/>
    <w:rsid w:val="007B6158"/>
    <w:rsid w:val="007C7222"/>
    <w:rsid w:val="007D251F"/>
    <w:rsid w:val="007E43BC"/>
    <w:rsid w:val="007F536D"/>
    <w:rsid w:val="007F5B04"/>
    <w:rsid w:val="00800B50"/>
    <w:rsid w:val="00800D78"/>
    <w:rsid w:val="008136BC"/>
    <w:rsid w:val="00821CE7"/>
    <w:rsid w:val="00824C41"/>
    <w:rsid w:val="00851D0F"/>
    <w:rsid w:val="008576FF"/>
    <w:rsid w:val="00857962"/>
    <w:rsid w:val="008610BE"/>
    <w:rsid w:val="008931CC"/>
    <w:rsid w:val="008A2F89"/>
    <w:rsid w:val="008A39A5"/>
    <w:rsid w:val="008B0830"/>
    <w:rsid w:val="008F0A0D"/>
    <w:rsid w:val="00921872"/>
    <w:rsid w:val="00922681"/>
    <w:rsid w:val="009300DF"/>
    <w:rsid w:val="009367E9"/>
    <w:rsid w:val="009423F0"/>
    <w:rsid w:val="00946323"/>
    <w:rsid w:val="009504E2"/>
    <w:rsid w:val="00956293"/>
    <w:rsid w:val="00971953"/>
    <w:rsid w:val="00974577"/>
    <w:rsid w:val="00985597"/>
    <w:rsid w:val="009910CE"/>
    <w:rsid w:val="009928CF"/>
    <w:rsid w:val="009A0ED0"/>
    <w:rsid w:val="009A1979"/>
    <w:rsid w:val="009A69BD"/>
    <w:rsid w:val="009B30D7"/>
    <w:rsid w:val="009C22FA"/>
    <w:rsid w:val="009C3998"/>
    <w:rsid w:val="009D7A94"/>
    <w:rsid w:val="009E1230"/>
    <w:rsid w:val="009F0814"/>
    <w:rsid w:val="00A06B71"/>
    <w:rsid w:val="00A13CBA"/>
    <w:rsid w:val="00A14A4B"/>
    <w:rsid w:val="00A255F2"/>
    <w:rsid w:val="00A25F04"/>
    <w:rsid w:val="00A27A7A"/>
    <w:rsid w:val="00A4111B"/>
    <w:rsid w:val="00A458F7"/>
    <w:rsid w:val="00A56939"/>
    <w:rsid w:val="00A6234F"/>
    <w:rsid w:val="00A750CA"/>
    <w:rsid w:val="00A8208D"/>
    <w:rsid w:val="00A95CD3"/>
    <w:rsid w:val="00AA2A80"/>
    <w:rsid w:val="00AA5811"/>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93505"/>
    <w:rsid w:val="00BC4A98"/>
    <w:rsid w:val="00BD0A5D"/>
    <w:rsid w:val="00BE558D"/>
    <w:rsid w:val="00BE7EE3"/>
    <w:rsid w:val="00C032C2"/>
    <w:rsid w:val="00C23159"/>
    <w:rsid w:val="00C528B9"/>
    <w:rsid w:val="00C531DA"/>
    <w:rsid w:val="00C65CC2"/>
    <w:rsid w:val="00C769EC"/>
    <w:rsid w:val="00C8143E"/>
    <w:rsid w:val="00C860D9"/>
    <w:rsid w:val="00C8750E"/>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847AD"/>
    <w:rsid w:val="00DB585F"/>
    <w:rsid w:val="00DC27A1"/>
    <w:rsid w:val="00DD1B65"/>
    <w:rsid w:val="00DF19D5"/>
    <w:rsid w:val="00DF6EB4"/>
    <w:rsid w:val="00E0483F"/>
    <w:rsid w:val="00E15257"/>
    <w:rsid w:val="00E1534B"/>
    <w:rsid w:val="00E15631"/>
    <w:rsid w:val="00E22226"/>
    <w:rsid w:val="00E37141"/>
    <w:rsid w:val="00E44F2F"/>
    <w:rsid w:val="00E470DE"/>
    <w:rsid w:val="00E50B08"/>
    <w:rsid w:val="00E6252F"/>
    <w:rsid w:val="00E646D6"/>
    <w:rsid w:val="00E711D8"/>
    <w:rsid w:val="00E916B6"/>
    <w:rsid w:val="00EA07AA"/>
    <w:rsid w:val="00EC54AA"/>
    <w:rsid w:val="00ED2977"/>
    <w:rsid w:val="00ED6F52"/>
    <w:rsid w:val="00EE340C"/>
    <w:rsid w:val="00EE3BAA"/>
    <w:rsid w:val="00F06AB1"/>
    <w:rsid w:val="00F53DB6"/>
    <w:rsid w:val="00F86F8B"/>
    <w:rsid w:val="00F87EF7"/>
    <w:rsid w:val="00F919BE"/>
    <w:rsid w:val="00FA0113"/>
    <w:rsid w:val="00FA1A1D"/>
    <w:rsid w:val="00FA23C1"/>
    <w:rsid w:val="00FA2FE2"/>
    <w:rsid w:val="00FB453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uiPriority w:val="99"/>
    <w:rsid w:val="004A6A6A"/>
    <w:pPr>
      <w:tabs>
        <w:tab w:val="center" w:pos="4820"/>
        <w:tab w:val="right" w:pos="9639"/>
      </w:tabs>
    </w:pPr>
    <w:rPr>
      <w:lang w:eastAsia="en-GB"/>
    </w:rPr>
  </w:style>
  <w:style w:type="character" w:customStyle="1" w:styleId="HeaderChar">
    <w:name w:val="Header Char"/>
    <w:link w:val="Header"/>
    <w:uiPriority w:val="99"/>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cs="Arial"/>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rFonts w:cs="Arial"/>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1D6DF-4BD5-4C2C-8D0E-C9276C78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44</TotalTime>
  <Pages>7</Pages>
  <Words>1797</Words>
  <Characters>10249</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8</cp:revision>
  <cp:lastPrinted>2010-03-24T08:25:00Z</cp:lastPrinted>
  <dcterms:created xsi:type="dcterms:W3CDTF">2011-04-06T07:24:00Z</dcterms:created>
  <dcterms:modified xsi:type="dcterms:W3CDTF">2011-06-16T10:47:00Z</dcterms:modified>
</cp:coreProperties>
</file>